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38C3" w:rsidRDefault="00B038C3" w:rsidP="00B038C3">
      <w:pPr>
        <w:spacing w:after="0" w:line="480" w:lineRule="auto"/>
        <w:rPr>
          <w:rFonts w:ascii="Verdana" w:eastAsia="Times New Roman" w:hAnsi="Verdana" w:cs="Times New Roman"/>
          <w:sz w:val="20"/>
          <w:szCs w:val="20"/>
        </w:rPr>
      </w:pPr>
      <w:commentRangeStart w:id="0"/>
      <w:r>
        <w:rPr>
          <w:rFonts w:ascii="Verdana" w:eastAsia="Times New Roman" w:hAnsi="Verdana" w:cs="Times New Roman"/>
          <w:sz w:val="20"/>
          <w:szCs w:val="20"/>
        </w:rPr>
        <w:t>Rebecca Hauk</w:t>
      </w:r>
      <w:commentRangeEnd w:id="0"/>
      <w:r w:rsidR="0077186F">
        <w:rPr>
          <w:rStyle w:val="CommentReference"/>
        </w:rPr>
        <w:commentReference w:id="0"/>
      </w:r>
    </w:p>
    <w:p w:rsidR="00B038C3" w:rsidRDefault="00B038C3" w:rsidP="00B038C3">
      <w:pPr>
        <w:spacing w:after="0" w:line="480" w:lineRule="auto"/>
        <w:rPr>
          <w:rFonts w:ascii="Verdana" w:eastAsia="Times New Roman" w:hAnsi="Verdana" w:cs="Times New Roman"/>
          <w:sz w:val="20"/>
          <w:szCs w:val="20"/>
        </w:rPr>
      </w:pPr>
      <w:r>
        <w:rPr>
          <w:rFonts w:ascii="Verdana" w:eastAsia="Times New Roman" w:hAnsi="Verdana" w:cs="Times New Roman"/>
          <w:sz w:val="20"/>
          <w:szCs w:val="20"/>
        </w:rPr>
        <w:t>AP Lit Period 2</w:t>
      </w:r>
    </w:p>
    <w:p w:rsidR="00B038C3" w:rsidRDefault="00B038C3" w:rsidP="00B038C3">
      <w:pPr>
        <w:spacing w:after="0" w:line="480" w:lineRule="auto"/>
        <w:rPr>
          <w:rFonts w:ascii="Verdana" w:eastAsia="Times New Roman" w:hAnsi="Verdana" w:cs="Times New Roman"/>
          <w:sz w:val="20"/>
          <w:szCs w:val="20"/>
        </w:rPr>
      </w:pPr>
      <w:r>
        <w:rPr>
          <w:rFonts w:ascii="Verdana" w:eastAsia="Times New Roman" w:hAnsi="Verdana" w:cs="Times New Roman"/>
          <w:sz w:val="20"/>
          <w:szCs w:val="20"/>
        </w:rPr>
        <w:t>October 19, 2009</w:t>
      </w:r>
    </w:p>
    <w:p w:rsidR="00B038C3" w:rsidRPr="00B038C3" w:rsidRDefault="00B038C3" w:rsidP="00B038C3">
      <w:pPr>
        <w:spacing w:after="0" w:line="480" w:lineRule="auto"/>
        <w:jc w:val="center"/>
        <w:rPr>
          <w:rFonts w:ascii="Verdana" w:eastAsia="Times New Roman" w:hAnsi="Verdana" w:cs="Times New Roman"/>
          <w:sz w:val="20"/>
          <w:szCs w:val="20"/>
        </w:rPr>
      </w:pPr>
      <w:r>
        <w:rPr>
          <w:rFonts w:ascii="Verdana" w:eastAsia="Times New Roman" w:hAnsi="Verdana" w:cs="Times New Roman"/>
          <w:sz w:val="20"/>
          <w:szCs w:val="20"/>
        </w:rPr>
        <w:t>This I Believe</w:t>
      </w:r>
    </w:p>
    <w:p w:rsidR="00B038C3" w:rsidRDefault="00B038C3" w:rsidP="00B038C3">
      <w:pPr>
        <w:spacing w:line="480" w:lineRule="auto"/>
        <w:ind w:firstLine="720"/>
        <w:rPr>
          <w:rFonts w:ascii="Times New Roman" w:eastAsia="Times New Roman" w:hAnsi="Times New Roman" w:cs="Times New Roman"/>
          <w:sz w:val="24"/>
          <w:szCs w:val="24"/>
        </w:rPr>
      </w:pPr>
      <w:r w:rsidRPr="00B038C3">
        <w:rPr>
          <w:rFonts w:ascii="Calibri" w:eastAsia="Times New Roman" w:hAnsi="Calibri" w:cs="Times New Roman"/>
          <w:sz w:val="24"/>
          <w:szCs w:val="24"/>
        </w:rPr>
        <w:t>Of all the lunches my school cafeteria serves, beefy nachos stand</w:t>
      </w:r>
      <w:r w:rsidRPr="00B038C3">
        <w:rPr>
          <w:rFonts w:ascii="Calibri" w:eastAsia="Times New Roman" w:hAnsi="Calibri" w:cs="Times New Roman"/>
          <w:sz w:val="24"/>
          <w:szCs w:val="24"/>
          <w:shd w:val="clear" w:color="auto" w:fill="FFFFFF"/>
        </w:rPr>
        <w:t>s</w:t>
      </w:r>
      <w:r w:rsidRPr="00B038C3">
        <w:rPr>
          <w:rFonts w:ascii="Calibri" w:eastAsia="Times New Roman" w:hAnsi="Calibri" w:cs="Times New Roman"/>
          <w:sz w:val="24"/>
          <w:szCs w:val="24"/>
        </w:rPr>
        <w:t xml:space="preserve"> out as the uncontested greatest lunch ever. Every so often, beefy nacho day will come along to the joy of hundreds of high </w:t>
      </w:r>
      <w:proofErr w:type="spellStart"/>
      <w:r w:rsidRPr="00B038C3">
        <w:rPr>
          <w:rFonts w:ascii="Calibri" w:eastAsia="Times New Roman" w:hAnsi="Calibri" w:cs="Times New Roman"/>
          <w:sz w:val="24"/>
          <w:szCs w:val="24"/>
        </w:rPr>
        <w:t>schoolers</w:t>
      </w:r>
      <w:proofErr w:type="spellEnd"/>
      <w:r w:rsidRPr="00B038C3">
        <w:rPr>
          <w:rFonts w:ascii="Calibri" w:eastAsia="Times New Roman" w:hAnsi="Calibri" w:cs="Times New Roman"/>
          <w:sz w:val="24"/>
          <w:szCs w:val="24"/>
        </w:rPr>
        <w:t>, both freshm</w:t>
      </w:r>
      <w:r w:rsidRPr="00B038C3">
        <w:rPr>
          <w:rFonts w:ascii="Calibri" w:eastAsia="Times New Roman" w:hAnsi="Calibri" w:cs="Times New Roman"/>
          <w:sz w:val="24"/>
          <w:szCs w:val="24"/>
          <w:shd w:val="clear" w:color="auto" w:fill="FFFFFF"/>
        </w:rPr>
        <w:t>e</w:t>
      </w:r>
      <w:r w:rsidRPr="00B038C3">
        <w:rPr>
          <w:rFonts w:ascii="Calibri" w:eastAsia="Times New Roman" w:hAnsi="Calibri" w:cs="Times New Roman"/>
          <w:sz w:val="24"/>
          <w:szCs w:val="24"/>
        </w:rPr>
        <w:t>n and seniors alike. But beefy nacho day is more than just an unfathomable amount of calories and a delightedly full stomach for the rest of the week</w:t>
      </w:r>
      <w:commentRangeStart w:id="1"/>
      <w:r w:rsidRPr="00B038C3">
        <w:rPr>
          <w:rFonts w:ascii="Calibri" w:eastAsia="Times New Roman" w:hAnsi="Calibri" w:cs="Times New Roman"/>
          <w:sz w:val="24"/>
          <w:szCs w:val="24"/>
        </w:rPr>
        <w:t>.</w:t>
      </w:r>
      <w:commentRangeEnd w:id="1"/>
      <w:r w:rsidR="001B631B">
        <w:rPr>
          <w:rStyle w:val="CommentReference"/>
        </w:rPr>
        <w:commentReference w:id="1"/>
      </w:r>
      <w:r w:rsidRPr="00B038C3">
        <w:rPr>
          <w:rFonts w:ascii="Calibri" w:eastAsia="Times New Roman" w:hAnsi="Calibri" w:cs="Times New Roman"/>
          <w:sz w:val="24"/>
          <w:szCs w:val="24"/>
        </w:rPr>
        <w:t xml:space="preserve"> It is a chance to appreciate the simple things life has to offer, and to come together as a school to share the joys of junk food. I believe in beefy nacho day. </w:t>
      </w:r>
    </w:p>
    <w:p w:rsidR="00B038C3" w:rsidRDefault="00B038C3" w:rsidP="00B038C3">
      <w:pPr>
        <w:spacing w:line="480" w:lineRule="auto"/>
        <w:ind w:firstLine="720"/>
        <w:rPr>
          <w:rFonts w:ascii="Times New Roman" w:eastAsia="Times New Roman" w:hAnsi="Times New Roman" w:cs="Times New Roman"/>
          <w:sz w:val="24"/>
          <w:szCs w:val="24"/>
        </w:rPr>
      </w:pPr>
      <w:r w:rsidRPr="00B038C3">
        <w:rPr>
          <w:rFonts w:ascii="Calibri" w:eastAsia="Times New Roman" w:hAnsi="Calibri" w:cs="Times New Roman"/>
          <w:sz w:val="24"/>
          <w:szCs w:val="24"/>
        </w:rPr>
        <w:t>Beefy nacho day unifies Fairview High School like nothing else, except perhaps prom</w:t>
      </w:r>
      <w:commentRangeStart w:id="2"/>
      <w:r w:rsidRPr="00B038C3">
        <w:rPr>
          <w:rFonts w:ascii="Calibri" w:eastAsia="Times New Roman" w:hAnsi="Calibri" w:cs="Times New Roman"/>
          <w:sz w:val="24"/>
          <w:szCs w:val="24"/>
        </w:rPr>
        <w:t>.</w:t>
      </w:r>
      <w:commentRangeEnd w:id="2"/>
      <w:r w:rsidR="001B631B">
        <w:rPr>
          <w:rStyle w:val="CommentReference"/>
        </w:rPr>
        <w:commentReference w:id="2"/>
      </w:r>
      <w:r w:rsidRPr="00B038C3">
        <w:rPr>
          <w:rFonts w:ascii="Calibri" w:eastAsia="Times New Roman" w:hAnsi="Calibri" w:cs="Times New Roman"/>
          <w:sz w:val="24"/>
          <w:szCs w:val="24"/>
        </w:rPr>
        <w:t xml:space="preserve">  Kids come together, wait in line for ten, fifteen minutes to</w:t>
      </w:r>
      <w:r w:rsidR="007C1541">
        <w:rPr>
          <w:rFonts w:ascii="Calibri" w:eastAsia="Times New Roman" w:hAnsi="Calibri" w:cs="Times New Roman"/>
          <w:sz w:val="24"/>
          <w:szCs w:val="24"/>
          <w:shd w:val="clear" w:color="auto" w:fill="FFFFFF"/>
        </w:rPr>
        <w:t xml:space="preserve"> </w:t>
      </w:r>
      <w:ins w:id="3" w:author="Rebecca J. Hauk" w:date="2010-01-04T19:30:00Z">
        <w:r w:rsidR="007C1541">
          <w:rPr>
            <w:rFonts w:ascii="Calibri" w:eastAsia="Times New Roman" w:hAnsi="Calibri" w:cs="Times New Roman"/>
            <w:sz w:val="24"/>
            <w:szCs w:val="24"/>
            <w:shd w:val="clear" w:color="auto" w:fill="FFFFFF"/>
          </w:rPr>
          <w:t>receive</w:t>
        </w:r>
      </w:ins>
      <w:r w:rsidR="007C1541">
        <w:rPr>
          <w:rFonts w:ascii="Calibri" w:eastAsia="Times New Roman" w:hAnsi="Calibri" w:cs="Times New Roman"/>
          <w:sz w:val="24"/>
          <w:szCs w:val="24"/>
          <w:shd w:val="clear" w:color="auto" w:fill="FFFFFF"/>
        </w:rPr>
        <w:t xml:space="preserve"> </w:t>
      </w:r>
      <w:commentRangeStart w:id="4"/>
      <w:del w:id="5" w:author="Rebecca J. Hauk" w:date="2010-01-04T19:29:00Z">
        <w:r w:rsidRPr="00B038C3" w:rsidDel="007C1541">
          <w:rPr>
            <w:rFonts w:ascii="Calibri" w:eastAsia="Times New Roman" w:hAnsi="Calibri" w:cs="Times New Roman"/>
            <w:sz w:val="24"/>
            <w:szCs w:val="24"/>
            <w:shd w:val="clear" w:color="auto" w:fill="FFFFFF"/>
          </w:rPr>
          <w:delText>recieve</w:delText>
        </w:r>
        <w:commentRangeEnd w:id="4"/>
        <w:r w:rsidR="001B631B" w:rsidDel="007C1541">
          <w:rPr>
            <w:rStyle w:val="CommentReference"/>
          </w:rPr>
          <w:commentReference w:id="4"/>
        </w:r>
        <w:r w:rsidRPr="00B038C3" w:rsidDel="007C1541">
          <w:rPr>
            <w:rFonts w:ascii="Calibri" w:eastAsia="Times New Roman" w:hAnsi="Calibri" w:cs="Times New Roman"/>
            <w:sz w:val="24"/>
            <w:szCs w:val="24"/>
          </w:rPr>
          <w:delText xml:space="preserve"> </w:delText>
        </w:r>
      </w:del>
      <w:r w:rsidRPr="00B038C3">
        <w:rPr>
          <w:rFonts w:ascii="Calibri" w:eastAsia="Times New Roman" w:hAnsi="Calibri" w:cs="Times New Roman"/>
          <w:sz w:val="24"/>
          <w:szCs w:val="24"/>
        </w:rPr>
        <w:t xml:space="preserve">their </w:t>
      </w:r>
      <w:commentRangeStart w:id="6"/>
      <w:r w:rsidRPr="00B038C3">
        <w:rPr>
          <w:rFonts w:ascii="Calibri" w:eastAsia="Times New Roman" w:hAnsi="Calibri" w:cs="Times New Roman"/>
          <w:sz w:val="24"/>
          <w:szCs w:val="24"/>
        </w:rPr>
        <w:t>plate</w:t>
      </w:r>
      <w:r w:rsidRPr="00B038C3">
        <w:rPr>
          <w:rFonts w:ascii="Calibri" w:eastAsia="Times New Roman" w:hAnsi="Calibri" w:cs="Times New Roman"/>
          <w:sz w:val="24"/>
          <w:szCs w:val="24"/>
          <w:shd w:val="clear" w:color="auto" w:fill="FFFFFF"/>
        </w:rPr>
        <w:t>s</w:t>
      </w:r>
      <w:r w:rsidRPr="00B038C3">
        <w:rPr>
          <w:rFonts w:ascii="Calibri" w:eastAsia="Times New Roman" w:hAnsi="Calibri" w:cs="Times New Roman"/>
          <w:sz w:val="24"/>
          <w:szCs w:val="24"/>
        </w:rPr>
        <w:t xml:space="preserve"> of happiness</w:t>
      </w:r>
      <w:commentRangeEnd w:id="6"/>
      <w:r w:rsidR="001B631B">
        <w:rPr>
          <w:rStyle w:val="CommentReference"/>
        </w:rPr>
        <w:commentReference w:id="6"/>
      </w:r>
      <w:r w:rsidRPr="00B038C3">
        <w:rPr>
          <w:rFonts w:ascii="Calibri" w:eastAsia="Times New Roman" w:hAnsi="Calibri" w:cs="Times New Roman"/>
          <w:sz w:val="24"/>
          <w:szCs w:val="24"/>
        </w:rPr>
        <w:t xml:space="preserve">, and as they wait, they talk. Kids who have never </w:t>
      </w:r>
      <w:proofErr w:type="gramStart"/>
      <w:r w:rsidRPr="00B038C3">
        <w:rPr>
          <w:rFonts w:ascii="Calibri" w:eastAsia="Times New Roman" w:hAnsi="Calibri" w:cs="Times New Roman"/>
          <w:sz w:val="24"/>
          <w:szCs w:val="24"/>
        </w:rPr>
        <w:t>met,</w:t>
      </w:r>
      <w:proofErr w:type="gramEnd"/>
      <w:r w:rsidRPr="00B038C3">
        <w:rPr>
          <w:rFonts w:ascii="Calibri" w:eastAsia="Times New Roman" w:hAnsi="Calibri" w:cs="Times New Roman"/>
          <w:sz w:val="24"/>
          <w:szCs w:val="24"/>
        </w:rPr>
        <w:t xml:space="preserve"> and kids from all different grades, classes, and neighborhoods converge in the beefy nacho line</w:t>
      </w:r>
      <w:ins w:id="7" w:author="Rebecca J. Hauk" w:date="2010-01-04T19:31:00Z">
        <w:r w:rsidR="007C1541">
          <w:rPr>
            <w:rFonts w:ascii="Calibri" w:eastAsia="Times New Roman" w:hAnsi="Calibri" w:cs="Times New Roman"/>
            <w:sz w:val="24"/>
            <w:szCs w:val="24"/>
          </w:rPr>
          <w:t xml:space="preserve"> and share a common goal.</w:t>
        </w:r>
      </w:ins>
      <w:del w:id="8" w:author="Rebecca J. Hauk" w:date="2010-01-04T19:31:00Z">
        <w:r w:rsidRPr="00B038C3" w:rsidDel="007C1541">
          <w:rPr>
            <w:rFonts w:ascii="Calibri" w:eastAsia="Times New Roman" w:hAnsi="Calibri" w:cs="Times New Roman"/>
            <w:sz w:val="24"/>
            <w:szCs w:val="24"/>
          </w:rPr>
          <w:delText xml:space="preserve">, </w:delText>
        </w:r>
        <w:commentRangeStart w:id="9"/>
        <w:r w:rsidRPr="00B038C3" w:rsidDel="007C1541">
          <w:rPr>
            <w:rFonts w:ascii="Calibri" w:eastAsia="Times New Roman" w:hAnsi="Calibri" w:cs="Times New Roman"/>
            <w:sz w:val="24"/>
            <w:szCs w:val="24"/>
          </w:rPr>
          <w:delText>sharing a common</w:delText>
        </w:r>
      </w:del>
      <w:del w:id="10" w:author="Rebecca J. Hauk" w:date="2010-01-04T19:30:00Z">
        <w:r w:rsidRPr="00B038C3" w:rsidDel="007C1541">
          <w:rPr>
            <w:rFonts w:ascii="Calibri" w:eastAsia="Times New Roman" w:hAnsi="Calibri" w:cs="Times New Roman"/>
            <w:sz w:val="24"/>
            <w:szCs w:val="24"/>
          </w:rPr>
          <w:delText xml:space="preserve"> goal.</w:delText>
        </w:r>
      </w:del>
      <w:r w:rsidRPr="00B038C3">
        <w:rPr>
          <w:rFonts w:ascii="Calibri" w:eastAsia="Times New Roman" w:hAnsi="Calibri" w:cs="Times New Roman"/>
          <w:sz w:val="24"/>
          <w:szCs w:val="24"/>
        </w:rPr>
        <w:t xml:space="preserve"> </w:t>
      </w:r>
      <w:commentRangeEnd w:id="9"/>
      <w:r w:rsidR="001B631B">
        <w:rPr>
          <w:rStyle w:val="CommentReference"/>
        </w:rPr>
        <w:commentReference w:id="9"/>
      </w:r>
      <w:r w:rsidRPr="00B038C3">
        <w:rPr>
          <w:rFonts w:ascii="Calibri" w:eastAsia="Times New Roman" w:hAnsi="Calibri" w:cs="Times New Roman"/>
          <w:sz w:val="24"/>
          <w:szCs w:val="24"/>
        </w:rPr>
        <w:t xml:space="preserve">They talk about everything, and they talk about nothing. One of the best parts of beefy nacho day is joking and chatting with the people next to you in line. There are, however, some unofficial guidelines that govern beefy nacho day. Rule number one: No one should ever, </w:t>
      </w:r>
      <w:r w:rsidRPr="00B038C3">
        <w:rPr>
          <w:rFonts w:ascii="Calibri" w:eastAsia="Times New Roman" w:hAnsi="Calibri" w:cs="Times New Roman"/>
          <w:i/>
          <w:iCs/>
          <w:sz w:val="24"/>
          <w:szCs w:val="24"/>
        </w:rPr>
        <w:t>ever</w:t>
      </w:r>
      <w:r w:rsidRPr="00B038C3">
        <w:rPr>
          <w:rFonts w:ascii="Calibri" w:eastAsia="Times New Roman" w:hAnsi="Calibri" w:cs="Times New Roman"/>
          <w:sz w:val="24"/>
          <w:szCs w:val="24"/>
        </w:rPr>
        <w:t xml:space="preserve">, cut the beefy nacho line. This could quite possibly be one of the worst faux pas a person could commit in the high school cafeteria. Cutting in line defies everything beefy nacho day stands for, and replaces it with selfishness and greed. My friends, I am telling you, don’t </w:t>
      </w:r>
      <w:r w:rsidRPr="00B038C3">
        <w:rPr>
          <w:rFonts w:ascii="Calibri" w:eastAsia="Times New Roman" w:hAnsi="Calibri" w:cs="Times New Roman"/>
          <w:i/>
          <w:iCs/>
          <w:sz w:val="24"/>
          <w:szCs w:val="24"/>
        </w:rPr>
        <w:t>ever</w:t>
      </w:r>
      <w:r w:rsidRPr="00B038C3">
        <w:rPr>
          <w:rFonts w:ascii="Calibri" w:eastAsia="Times New Roman" w:hAnsi="Calibri" w:cs="Times New Roman"/>
          <w:sz w:val="24"/>
          <w:szCs w:val="24"/>
        </w:rPr>
        <w:t xml:space="preserve"> cut the line. Rule number two: Beefy nachos should always be eaten around a table full of friends. What better way to fully enjoy your beefy nachos than with </w:t>
      </w:r>
      <w:r w:rsidRPr="00B038C3">
        <w:rPr>
          <w:rFonts w:ascii="Calibri" w:eastAsia="Times New Roman" w:hAnsi="Calibri" w:cs="Times New Roman"/>
          <w:sz w:val="24"/>
          <w:szCs w:val="24"/>
        </w:rPr>
        <w:lastRenderedPageBreak/>
        <w:t xml:space="preserve">friends? In any circumstance, friends should always be part of the equation. And lastly, rule number three: Always grab some extra napkins for your neighbor. Let’s face it; beefy nachos are </w:t>
      </w:r>
      <w:r w:rsidRPr="00B038C3">
        <w:rPr>
          <w:rFonts w:ascii="Calibri" w:eastAsia="Times New Roman" w:hAnsi="Calibri" w:cs="Times New Roman"/>
          <w:sz w:val="24"/>
          <w:szCs w:val="24"/>
          <w:shd w:val="clear" w:color="auto" w:fill="FFFFFF"/>
        </w:rPr>
        <w:t>messy</w:t>
      </w:r>
      <w:r w:rsidRPr="00B038C3">
        <w:rPr>
          <w:rFonts w:ascii="Calibri" w:eastAsia="Times New Roman" w:hAnsi="Calibri" w:cs="Times New Roman"/>
          <w:sz w:val="24"/>
          <w:szCs w:val="24"/>
        </w:rPr>
        <w:t xml:space="preserve">. Grabbing some napkins for your fellow beefy nacho enthusiast shows consideration, compassion, and kindness. </w:t>
      </w:r>
    </w:p>
    <w:p w:rsidR="00B038C3" w:rsidRPr="00B038C3" w:rsidRDefault="00B038C3" w:rsidP="00B038C3">
      <w:pPr>
        <w:spacing w:line="480" w:lineRule="auto"/>
        <w:ind w:firstLine="720"/>
        <w:rPr>
          <w:rFonts w:ascii="Times New Roman" w:eastAsia="Times New Roman" w:hAnsi="Times New Roman" w:cs="Times New Roman"/>
          <w:sz w:val="24"/>
          <w:szCs w:val="24"/>
        </w:rPr>
      </w:pPr>
      <w:r w:rsidRPr="00B038C3">
        <w:rPr>
          <w:rFonts w:ascii="Calibri" w:eastAsia="Times New Roman" w:hAnsi="Calibri" w:cs="Times New Roman"/>
          <w:sz w:val="24"/>
          <w:szCs w:val="24"/>
        </w:rPr>
        <w:t>Some kids will say, “No way, I’m not eating that, look at all that grease!” To them I reply, “Look. Life doesn’t last forever.” In my opinion, high school might just be the only time in a person’s life where it is not only acceptable, but also encouraged, to savor the best (or worst) kind of fast food out there</w:t>
      </w:r>
      <w:commentRangeStart w:id="11"/>
      <w:r w:rsidRPr="00B038C3">
        <w:rPr>
          <w:rFonts w:ascii="Calibri" w:eastAsia="Times New Roman" w:hAnsi="Calibri" w:cs="Times New Roman"/>
          <w:sz w:val="24"/>
          <w:szCs w:val="24"/>
        </w:rPr>
        <w:t>.</w:t>
      </w:r>
      <w:commentRangeEnd w:id="11"/>
      <w:r w:rsidR="001B631B">
        <w:rPr>
          <w:rStyle w:val="CommentReference"/>
        </w:rPr>
        <w:commentReference w:id="11"/>
      </w:r>
      <w:r w:rsidRPr="00B038C3">
        <w:rPr>
          <w:rFonts w:ascii="Calibri" w:eastAsia="Times New Roman" w:hAnsi="Calibri" w:cs="Times New Roman"/>
          <w:sz w:val="24"/>
          <w:szCs w:val="24"/>
        </w:rPr>
        <w:t xml:space="preserve"> Our high metabolisms and active lifestyles won’t last forever. Therefore, I think people should take advantage of this unique situation life has bestowed upon us, and eat the beefy nachos. Indeed, this philosophy should work in all aspects of life. Take a walk through the reds, oranges, and yellows of the fall leaves. Jump in the pool with your clothes on. Hug your mom before going to school or work, and tell her to have a good day. Someone, at some point, had a good phrase for this. What’s it called? Oh, that’s right. </w:t>
      </w:r>
      <w:proofErr w:type="gramStart"/>
      <w:r w:rsidRPr="00B038C3">
        <w:rPr>
          <w:rFonts w:ascii="Calibri" w:eastAsia="Times New Roman" w:hAnsi="Calibri" w:cs="Times New Roman"/>
          <w:i/>
          <w:iCs/>
          <w:sz w:val="24"/>
          <w:szCs w:val="24"/>
        </w:rPr>
        <w:t>Carpe diem.</w:t>
      </w:r>
      <w:proofErr w:type="gramEnd"/>
      <w:r w:rsidRPr="00B038C3">
        <w:rPr>
          <w:rFonts w:ascii="Calibri" w:eastAsia="Times New Roman" w:hAnsi="Calibri" w:cs="Times New Roman"/>
          <w:i/>
          <w:iCs/>
          <w:sz w:val="24"/>
          <w:szCs w:val="24"/>
        </w:rPr>
        <w:t xml:space="preserve"> Seize the day.</w:t>
      </w:r>
      <w:r w:rsidRPr="00B038C3">
        <w:rPr>
          <w:rFonts w:ascii="Times New Roman" w:eastAsia="Times New Roman" w:hAnsi="Times New Roman" w:cs="Times New Roman"/>
          <w:sz w:val="24"/>
          <w:szCs w:val="24"/>
        </w:rPr>
        <w:t xml:space="preserve"> </w:t>
      </w:r>
    </w:p>
    <w:p w:rsidR="00D8704C" w:rsidRDefault="00D8704C" w:rsidP="00B038C3">
      <w:pPr>
        <w:spacing w:line="480" w:lineRule="auto"/>
      </w:pPr>
    </w:p>
    <w:p w:rsidR="00B038C3" w:rsidRDefault="00B038C3">
      <w:pPr>
        <w:spacing w:line="480" w:lineRule="auto"/>
      </w:pPr>
    </w:p>
    <w:sectPr w:rsidR="00B038C3" w:rsidSect="00D8704C">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8:15:00Z" w:initials="M. Lane">
    <w:p w:rsidR="0077186F" w:rsidRDefault="0077186F">
      <w:pPr>
        <w:pStyle w:val="CommentText"/>
      </w:pPr>
      <w:r>
        <w:rPr>
          <w:rStyle w:val="CommentReference"/>
        </w:rPr>
        <w:annotationRef/>
      </w:r>
      <w:r>
        <w:t>SIGNED: M. Lane – 1.6.10</w:t>
      </w:r>
    </w:p>
  </w:comment>
  <w:comment w:id="1" w:author=" " w:date="2009-10-28T16:00:00Z" w:initials="MSOffice">
    <w:p w:rsidR="001B631B" w:rsidRDefault="001B631B">
      <w:pPr>
        <w:pStyle w:val="CommentText"/>
      </w:pPr>
      <w:r>
        <w:rPr>
          <w:rStyle w:val="CommentReference"/>
        </w:rPr>
        <w:annotationRef/>
      </w:r>
      <w:proofErr w:type="gramStart"/>
      <w:r>
        <w:t>great</w:t>
      </w:r>
      <w:proofErr w:type="gramEnd"/>
      <w:r>
        <w:t xml:space="preserve"> sentence</w:t>
      </w:r>
    </w:p>
  </w:comment>
  <w:comment w:id="2" w:author=" " w:date="2009-10-28T16:01:00Z" w:initials="MSOffice">
    <w:p w:rsidR="001B631B" w:rsidRDefault="001B631B">
      <w:pPr>
        <w:pStyle w:val="CommentText"/>
      </w:pPr>
      <w:r>
        <w:rPr>
          <w:rStyle w:val="CommentReference"/>
        </w:rPr>
        <w:annotationRef/>
      </w:r>
      <w:r>
        <w:t>I would suggest that it is bigger than prom, in many ways.</w:t>
      </w:r>
    </w:p>
  </w:comment>
  <w:comment w:id="4" w:author=" " w:date="2009-10-28T16:01:00Z" w:initials="MSOffice">
    <w:p w:rsidR="001B631B" w:rsidRDefault="001B631B">
      <w:pPr>
        <w:pStyle w:val="CommentText"/>
      </w:pPr>
      <w:r>
        <w:rPr>
          <w:rStyle w:val="CommentReference"/>
        </w:rPr>
        <w:annotationRef/>
      </w:r>
      <w:proofErr w:type="gramStart"/>
      <w:r>
        <w:t>spelling</w:t>
      </w:r>
      <w:proofErr w:type="gramEnd"/>
    </w:p>
  </w:comment>
  <w:comment w:id="6" w:author=" " w:date="2009-10-28T16:01:00Z" w:initials="MSOffice">
    <w:p w:rsidR="001B631B" w:rsidRDefault="001B631B">
      <w:pPr>
        <w:pStyle w:val="CommentText"/>
      </w:pPr>
      <w:r>
        <w:rPr>
          <w:rStyle w:val="CommentReference"/>
        </w:rPr>
        <w:annotationRef/>
      </w:r>
      <w:proofErr w:type="gramStart"/>
      <w:r>
        <w:t>great</w:t>
      </w:r>
      <w:proofErr w:type="gramEnd"/>
      <w:r>
        <w:t xml:space="preserve"> image</w:t>
      </w:r>
    </w:p>
  </w:comment>
  <w:comment w:id="9" w:author=" " w:date="2009-10-28T16:03:00Z" w:initials="MSOffice">
    <w:p w:rsidR="001B631B" w:rsidRDefault="001B631B">
      <w:pPr>
        <w:pStyle w:val="CommentText"/>
      </w:pPr>
      <w:r>
        <w:rPr>
          <w:rStyle w:val="CommentReference"/>
        </w:rPr>
        <w:annotationRef/>
      </w:r>
      <w:r>
        <w:t>15.1</w:t>
      </w:r>
    </w:p>
  </w:comment>
  <w:comment w:id="11" w:author=" " w:date="2009-10-28T16:04:00Z" w:initials="MSOffice">
    <w:p w:rsidR="001B631B" w:rsidRDefault="001B631B">
      <w:pPr>
        <w:pStyle w:val="CommentText"/>
      </w:pPr>
      <w:r>
        <w:rPr>
          <w:rStyle w:val="CommentReference"/>
        </w:rPr>
        <w:annotationRef/>
      </w:r>
      <w:proofErr w:type="gramStart"/>
      <w:r>
        <w:t>amen</w:t>
      </w:r>
      <w:proofErr w:type="gramEnd"/>
      <w:r>
        <w:t>.</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038C3"/>
    <w:rsid w:val="001B631B"/>
    <w:rsid w:val="00544705"/>
    <w:rsid w:val="0077186F"/>
    <w:rsid w:val="007C1541"/>
    <w:rsid w:val="00B038C3"/>
    <w:rsid w:val="00B223E8"/>
    <w:rsid w:val="00BB508A"/>
    <w:rsid w:val="00BF3EC4"/>
    <w:rsid w:val="00C237BD"/>
    <w:rsid w:val="00D533E6"/>
    <w:rsid w:val="00D8704C"/>
    <w:rsid w:val="00E30CE0"/>
    <w:rsid w:val="00F94A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704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B631B"/>
    <w:rPr>
      <w:sz w:val="16"/>
      <w:szCs w:val="16"/>
    </w:rPr>
  </w:style>
  <w:style w:type="paragraph" w:styleId="CommentText">
    <w:name w:val="annotation text"/>
    <w:basedOn w:val="Normal"/>
    <w:link w:val="CommentTextChar"/>
    <w:uiPriority w:val="99"/>
    <w:semiHidden/>
    <w:unhideWhenUsed/>
    <w:rsid w:val="001B631B"/>
    <w:pPr>
      <w:spacing w:line="240" w:lineRule="auto"/>
    </w:pPr>
    <w:rPr>
      <w:sz w:val="20"/>
      <w:szCs w:val="20"/>
    </w:rPr>
  </w:style>
  <w:style w:type="character" w:customStyle="1" w:styleId="CommentTextChar">
    <w:name w:val="Comment Text Char"/>
    <w:basedOn w:val="DefaultParagraphFont"/>
    <w:link w:val="CommentText"/>
    <w:uiPriority w:val="99"/>
    <w:semiHidden/>
    <w:rsid w:val="001B631B"/>
    <w:rPr>
      <w:sz w:val="20"/>
      <w:szCs w:val="20"/>
    </w:rPr>
  </w:style>
  <w:style w:type="paragraph" w:styleId="CommentSubject">
    <w:name w:val="annotation subject"/>
    <w:basedOn w:val="CommentText"/>
    <w:next w:val="CommentText"/>
    <w:link w:val="CommentSubjectChar"/>
    <w:uiPriority w:val="99"/>
    <w:semiHidden/>
    <w:unhideWhenUsed/>
    <w:rsid w:val="001B631B"/>
    <w:rPr>
      <w:b/>
      <w:bCs/>
    </w:rPr>
  </w:style>
  <w:style w:type="character" w:customStyle="1" w:styleId="CommentSubjectChar">
    <w:name w:val="Comment Subject Char"/>
    <w:basedOn w:val="CommentTextChar"/>
    <w:link w:val="CommentSubject"/>
    <w:uiPriority w:val="99"/>
    <w:semiHidden/>
    <w:rsid w:val="001B631B"/>
    <w:rPr>
      <w:b/>
      <w:bCs/>
    </w:rPr>
  </w:style>
  <w:style w:type="paragraph" w:styleId="BalloonText">
    <w:name w:val="Balloon Text"/>
    <w:basedOn w:val="Normal"/>
    <w:link w:val="BalloonTextChar"/>
    <w:uiPriority w:val="99"/>
    <w:semiHidden/>
    <w:unhideWhenUsed/>
    <w:rsid w:val="001B63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63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10763893">
      <w:bodyDiv w:val="1"/>
      <w:marLeft w:val="90"/>
      <w:marRight w:val="90"/>
      <w:marTop w:val="90"/>
      <w:marBottom w:val="90"/>
      <w:divBdr>
        <w:top w:val="none" w:sz="0" w:space="0" w:color="auto"/>
        <w:left w:val="none" w:sz="0" w:space="0" w:color="auto"/>
        <w:bottom w:val="none" w:sz="0" w:space="0" w:color="auto"/>
        <w:right w:val="none" w:sz="0" w:space="0" w:color="auto"/>
      </w:divBdr>
      <w:divsChild>
        <w:div w:id="385908376">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AA999-3259-4ADC-8E13-C5A09B525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dc:creator>
  <cp:lastModifiedBy>Rebecca J. Hauk</cp:lastModifiedBy>
  <cp:revision>2</cp:revision>
  <dcterms:created xsi:type="dcterms:W3CDTF">2010-01-10T17:11:00Z</dcterms:created>
  <dcterms:modified xsi:type="dcterms:W3CDTF">2010-01-10T17:11:00Z</dcterms:modified>
</cp:coreProperties>
</file>